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 xml:space="preserve">na </w:t>
      </w:r>
      <w:r w:rsidRPr="00F63334">
        <w:rPr>
          <w:rFonts w:ascii="Arial" w:eastAsia="Times New Roman" w:hAnsi="Arial" w:cs="Arial"/>
          <w:sz w:val="20"/>
          <w:szCs w:val="20"/>
          <w:lang w:eastAsia="ar-SA"/>
        </w:rPr>
        <w:t>akci</w:t>
      </w:r>
      <w:r w:rsidRPr="00F63334">
        <w:rPr>
          <w:rFonts w:ascii="Arial" w:eastAsia="Times New Roman" w:hAnsi="Arial" w:cs="Arial"/>
          <w:b/>
          <w:sz w:val="20"/>
          <w:szCs w:val="20"/>
          <w:lang w:eastAsia="ar-SA"/>
        </w:rPr>
        <w:t xml:space="preserve"> </w:t>
      </w:r>
      <w:r w:rsidR="00F63334" w:rsidRPr="00F63334">
        <w:rPr>
          <w:rFonts w:ascii="Arial" w:hAnsi="Arial" w:cs="Arial"/>
          <w:b/>
          <w:sz w:val="20"/>
          <w:szCs w:val="20"/>
        </w:rPr>
        <w:t>III/0382</w:t>
      </w:r>
      <w:r w:rsidR="00981039">
        <w:rPr>
          <w:rFonts w:ascii="Arial" w:hAnsi="Arial" w:cs="Arial"/>
          <w:b/>
          <w:sz w:val="20"/>
          <w:szCs w:val="20"/>
        </w:rPr>
        <w:t>6</w:t>
      </w:r>
      <w:r w:rsidR="00E62757">
        <w:rPr>
          <w:rFonts w:ascii="Arial" w:hAnsi="Arial" w:cs="Arial"/>
          <w:b/>
          <w:sz w:val="20"/>
          <w:szCs w:val="20"/>
        </w:rPr>
        <w:t xml:space="preserve"> Rančířov – most ev. č. 03826</w:t>
      </w:r>
      <w:r w:rsidR="00F63334" w:rsidRPr="00F63334">
        <w:rPr>
          <w:rFonts w:ascii="Arial" w:hAnsi="Arial" w:cs="Arial"/>
          <w:b/>
          <w:sz w:val="20"/>
          <w:szCs w:val="20"/>
        </w:rPr>
        <w:t>-1</w:t>
      </w:r>
      <w:r w:rsidRPr="00F63334">
        <w:rPr>
          <w:rFonts w:ascii="Arial" w:eastAsia="Times New Roman" w:hAnsi="Arial" w:cs="Arial"/>
          <w:b/>
          <w:sz w:val="20"/>
          <w:szCs w:val="20"/>
          <w:lang w:eastAsia="cs-CZ"/>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w:t>
      </w:r>
      <w:r w:rsidR="00A33823">
        <w:rPr>
          <w:rFonts w:ascii="Arial" w:hAnsi="Arial" w:cs="Arial"/>
          <w:sz w:val="20"/>
          <w:szCs w:val="20"/>
          <w:lang w:eastAsia="cs-CZ"/>
        </w:rPr>
        <w:t>vydání</w:t>
      </w:r>
      <w:bookmarkStart w:id="0" w:name="_GoBack"/>
      <w:bookmarkEnd w:id="0"/>
      <w:r w:rsidR="008A291A">
        <w:rPr>
          <w:rFonts w:ascii="Arial" w:hAnsi="Arial" w:cs="Arial"/>
          <w:sz w:val="20"/>
          <w:szCs w:val="20"/>
          <w:lang w:eastAsia="cs-CZ"/>
        </w:rPr>
        <w:t> stavebního povolení (D</w:t>
      </w:r>
      <w:r w:rsidRPr="00752FCC">
        <w:rPr>
          <w:rFonts w:ascii="Arial" w:hAnsi="Arial" w:cs="Arial"/>
          <w:sz w:val="20"/>
          <w:szCs w:val="20"/>
          <w:lang w:eastAsia="cs-CZ"/>
        </w:rPr>
        <w:t xml:space="preserve">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w:t>
      </w:r>
      <w:r w:rsidR="00DA6808">
        <w:rPr>
          <w:rFonts w:ascii="Arial" w:eastAsia="Times New Roman" w:hAnsi="Arial" w:cs="Arial"/>
          <w:sz w:val="20"/>
          <w:szCs w:val="20"/>
          <w:lang w:eastAsia="ar-SA"/>
        </w:rPr>
        <w:t>s termínem odevzdání konceptu D</w:t>
      </w:r>
      <w:r w:rsidRPr="00752FCC">
        <w:rPr>
          <w:rFonts w:ascii="Arial" w:eastAsia="Times New Roman" w:hAnsi="Arial" w:cs="Arial"/>
          <w:sz w:val="20"/>
          <w:szCs w:val="20"/>
          <w:lang w:eastAsia="ar-SA"/>
        </w:rPr>
        <w:t>SP, d</w:t>
      </w:r>
      <w:r w:rsidR="00DA6808">
        <w:rPr>
          <w:rFonts w:ascii="Arial" w:hAnsi="Arial" w:cs="Arial"/>
          <w:bCs/>
          <w:sz w:val="20"/>
          <w:szCs w:val="20"/>
        </w:rPr>
        <w:t>okumentace D</w:t>
      </w:r>
      <w:r w:rsidRPr="00752FCC">
        <w:rPr>
          <w:rFonts w:ascii="Arial" w:hAnsi="Arial" w:cs="Arial"/>
          <w:bCs/>
          <w:sz w:val="20"/>
          <w:szCs w:val="20"/>
        </w:rPr>
        <w:t>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00DA6808">
        <w:rPr>
          <w:rFonts w:ascii="Arial" w:eastAsia="Times New Roman" w:hAnsi="Arial" w:cs="Arial"/>
          <w:snapToGrid w:val="0"/>
          <w:sz w:val="20"/>
          <w:szCs w:val="20"/>
          <w:lang w:eastAsia="ar-SA"/>
        </w:rPr>
        <w:t xml:space="preserve"> z ceny D</w:t>
      </w:r>
      <w:r w:rsidRPr="00752FCC">
        <w:rPr>
          <w:rFonts w:ascii="Arial" w:eastAsia="Times New Roman" w:hAnsi="Arial" w:cs="Arial"/>
          <w:snapToGrid w:val="0"/>
          <w:sz w:val="20"/>
          <w:szCs w:val="20"/>
          <w:lang w:eastAsia="ar-SA"/>
        </w:rPr>
        <w:t>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DA6808"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DA6808">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DA6808">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33823">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33823">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411CB6" w:rsidP="006E11F6">
          <w:pPr>
            <w:spacing w:after="120"/>
            <w:rPr>
              <w:rFonts w:ascii="Arial" w:hAnsi="Arial" w:cs="Arial"/>
              <w:b/>
              <w:sz w:val="16"/>
              <w:szCs w:val="16"/>
            </w:rPr>
          </w:pPr>
          <w:r>
            <w:rPr>
              <w:rFonts w:ascii="Arial" w:hAnsi="Arial" w:cs="Arial"/>
              <w:b/>
              <w:sz w:val="16"/>
              <w:szCs w:val="16"/>
            </w:rPr>
            <w:t>III/03826 Rančířov</w:t>
          </w:r>
          <w:r w:rsidR="00EC7638">
            <w:rPr>
              <w:rFonts w:ascii="Arial" w:hAnsi="Arial" w:cs="Arial"/>
              <w:b/>
              <w:sz w:val="16"/>
              <w:szCs w:val="16"/>
            </w:rPr>
            <w:t xml:space="preserve"> – most ev.</w:t>
          </w:r>
          <w:r>
            <w:rPr>
              <w:rFonts w:ascii="Arial" w:hAnsi="Arial" w:cs="Arial"/>
              <w:b/>
              <w:sz w:val="16"/>
              <w:szCs w:val="16"/>
            </w:rPr>
            <w:t xml:space="preserve"> č. 03826-1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26983"/>
    <w:rsid w:val="00165B60"/>
    <w:rsid w:val="00192BB2"/>
    <w:rsid w:val="001D1385"/>
    <w:rsid w:val="001F51BD"/>
    <w:rsid w:val="001F7E92"/>
    <w:rsid w:val="00212951"/>
    <w:rsid w:val="00242172"/>
    <w:rsid w:val="00263365"/>
    <w:rsid w:val="002B4502"/>
    <w:rsid w:val="003B7F2B"/>
    <w:rsid w:val="003C1001"/>
    <w:rsid w:val="00411CB6"/>
    <w:rsid w:val="004A07C6"/>
    <w:rsid w:val="0050004C"/>
    <w:rsid w:val="00555069"/>
    <w:rsid w:val="005A695F"/>
    <w:rsid w:val="006C4204"/>
    <w:rsid w:val="006E11F6"/>
    <w:rsid w:val="007155E4"/>
    <w:rsid w:val="00791A63"/>
    <w:rsid w:val="007A50D8"/>
    <w:rsid w:val="007F64F5"/>
    <w:rsid w:val="00815618"/>
    <w:rsid w:val="0083136F"/>
    <w:rsid w:val="0085394E"/>
    <w:rsid w:val="008A291A"/>
    <w:rsid w:val="008F2FA1"/>
    <w:rsid w:val="009014AB"/>
    <w:rsid w:val="009074AC"/>
    <w:rsid w:val="00924428"/>
    <w:rsid w:val="00933BF8"/>
    <w:rsid w:val="00981039"/>
    <w:rsid w:val="00A23E09"/>
    <w:rsid w:val="00A33823"/>
    <w:rsid w:val="00A62DD0"/>
    <w:rsid w:val="00A75AB9"/>
    <w:rsid w:val="00AA5615"/>
    <w:rsid w:val="00AC64FA"/>
    <w:rsid w:val="00B244A1"/>
    <w:rsid w:val="00B652F5"/>
    <w:rsid w:val="00B83B48"/>
    <w:rsid w:val="00BE456F"/>
    <w:rsid w:val="00C80317"/>
    <w:rsid w:val="00C81351"/>
    <w:rsid w:val="00CC7199"/>
    <w:rsid w:val="00CE44A1"/>
    <w:rsid w:val="00DA6808"/>
    <w:rsid w:val="00DB3FA7"/>
    <w:rsid w:val="00E0602B"/>
    <w:rsid w:val="00E62757"/>
    <w:rsid w:val="00E774FF"/>
    <w:rsid w:val="00E97E6E"/>
    <w:rsid w:val="00EC7638"/>
    <w:rsid w:val="00F45809"/>
    <w:rsid w:val="00F6333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13</Pages>
  <Words>4694</Words>
  <Characters>27696</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2023-08-29T07:14:00Z</dcterms:modified>
</cp:coreProperties>
</file>